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CDE3" w14:textId="7FF4E003" w:rsidR="003373D3" w:rsidRDefault="00614A3E" w:rsidP="001A125D">
      <w:pPr>
        <w:pStyle w:val="Nagwek1"/>
        <w:rPr>
          <w:rFonts w:ascii="Calibri" w:hAnsi="Calibri" w:cs="Calibri"/>
          <w:b w:val="0"/>
          <w:bCs/>
          <w:sz w:val="22"/>
          <w:szCs w:val="22"/>
        </w:rPr>
      </w:pPr>
      <w:r w:rsidRPr="00AB0C88">
        <w:rPr>
          <w:rFonts w:ascii="Calibri" w:hAnsi="Calibri" w:cs="Calibri"/>
          <w:b w:val="0"/>
          <w:bCs/>
          <w:sz w:val="22"/>
          <w:szCs w:val="22"/>
        </w:rPr>
        <w:t>Załącznik nr 1</w:t>
      </w:r>
      <w:r w:rsidR="00EA5543">
        <w:rPr>
          <w:rFonts w:ascii="Calibri" w:hAnsi="Calibri" w:cs="Calibri"/>
          <w:b w:val="0"/>
          <w:bCs/>
          <w:sz w:val="22"/>
          <w:szCs w:val="22"/>
        </w:rPr>
        <w:t>1</w:t>
      </w:r>
      <w:r w:rsidRPr="00AB0C88">
        <w:rPr>
          <w:rFonts w:ascii="Calibri" w:hAnsi="Calibri" w:cs="Calibri"/>
          <w:b w:val="0"/>
          <w:bCs/>
          <w:sz w:val="22"/>
          <w:szCs w:val="22"/>
        </w:rPr>
        <w:t xml:space="preserve"> do </w:t>
      </w:r>
      <w:r w:rsidR="001A125D" w:rsidRPr="00AB0C88">
        <w:rPr>
          <w:rFonts w:ascii="Calibri" w:hAnsi="Calibri" w:cs="Calibri"/>
          <w:b w:val="0"/>
          <w:bCs/>
          <w:sz w:val="22"/>
          <w:szCs w:val="22"/>
        </w:rPr>
        <w:t>Regulaminu wyboru projektów</w:t>
      </w:r>
      <w:r w:rsidR="00791E7F">
        <w:rPr>
          <w:rFonts w:ascii="Calibri" w:hAnsi="Calibri" w:cs="Calibri"/>
          <w:b w:val="0"/>
          <w:bCs/>
          <w:sz w:val="22"/>
          <w:szCs w:val="22"/>
        </w:rPr>
        <w:t xml:space="preserve"> stanowiący załącznik nr 10 do umowy o dofinansowanie projektu</w:t>
      </w:r>
    </w:p>
    <w:p w14:paraId="3EFA603C" w14:textId="77777777" w:rsidR="00132B17" w:rsidRDefault="00132B17" w:rsidP="00132B17"/>
    <w:p w14:paraId="244961ED" w14:textId="041E8DE5" w:rsidR="00132B17" w:rsidRPr="00132B17" w:rsidRDefault="00132B17" w:rsidP="00132B17">
      <w:r w:rsidRPr="00132B17">
        <w:t>Wykaz pomniejszenia wartości dofinansowania Projektu w zakresie obowiązków promocyjnych</w:t>
      </w:r>
    </w:p>
    <w:p w14:paraId="5AF4E946" w14:textId="41652272" w:rsidR="00300ECE" w:rsidRPr="00AB0C88" w:rsidRDefault="007B1E09" w:rsidP="006643F5">
      <w:pPr>
        <w:spacing w:before="480" w:line="276" w:lineRule="auto"/>
        <w:rPr>
          <w:rFonts w:ascii="Calibri" w:hAnsi="Calibri" w:cs="Calibri"/>
          <w:sz w:val="24"/>
          <w:szCs w:val="24"/>
        </w:rPr>
      </w:pPr>
      <w:r w:rsidRPr="00AB0C88">
        <w:rPr>
          <w:rFonts w:ascii="Calibri" w:hAnsi="Calibri" w:cs="Calibri"/>
          <w:sz w:val="24"/>
          <w:szCs w:val="24"/>
        </w:rPr>
        <w:t>Maksymalna w</w:t>
      </w:r>
      <w:r w:rsidR="00A17BAA" w:rsidRPr="00AB0C88">
        <w:rPr>
          <w:rFonts w:ascii="Calibri" w:hAnsi="Calibri" w:cs="Calibri"/>
          <w:sz w:val="24"/>
          <w:szCs w:val="24"/>
        </w:rPr>
        <w:t>ielkość</w:t>
      </w:r>
      <w:r w:rsidRPr="00AB0C8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AB0C8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B0C88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B0C88" w:rsidRDefault="00BB1C78" w:rsidP="006643F5">
            <w:pPr>
              <w:spacing w:before="60" w:after="12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B0C88">
              <w:rPr>
                <w:rFonts w:ascii="Calibri" w:hAnsi="Calibri" w:cs="Calibr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B0C88" w:rsidRDefault="000E494F" w:rsidP="006643F5">
            <w:pPr>
              <w:spacing w:before="60" w:after="12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B0C88">
              <w:rPr>
                <w:rFonts w:ascii="Calibri" w:hAnsi="Calibri" w:cs="Calibri"/>
                <w:b/>
                <w:bCs/>
                <w:sz w:val="24"/>
                <w:szCs w:val="24"/>
              </w:rPr>
              <w:t>O</w:t>
            </w:r>
            <w:r w:rsidR="00BB1C78" w:rsidRPr="00AB0C88">
              <w:rPr>
                <w:rFonts w:ascii="Calibri" w:hAnsi="Calibri" w:cs="Calibri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B0C88" w:rsidRDefault="000E494F" w:rsidP="006643F5">
            <w:pPr>
              <w:spacing w:before="60" w:after="12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B0C88">
              <w:rPr>
                <w:rFonts w:ascii="Calibri" w:hAnsi="Calibri" w:cs="Calibri"/>
                <w:b/>
                <w:bCs/>
                <w:sz w:val="24"/>
                <w:szCs w:val="24"/>
              </w:rPr>
              <w:t>U</w:t>
            </w:r>
            <w:r w:rsidR="00BB1C78" w:rsidRPr="00AB0C88">
              <w:rPr>
                <w:rFonts w:ascii="Calibri" w:hAnsi="Calibri" w:cs="Calibri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B0C88" w:rsidRDefault="00A17BAA" w:rsidP="006643F5">
            <w:pPr>
              <w:spacing w:before="60" w:after="120"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B0C8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Wielkość </w:t>
            </w:r>
            <w:r w:rsidR="00BB1C78" w:rsidRPr="00AB0C88">
              <w:rPr>
                <w:rFonts w:ascii="Calibri" w:hAnsi="Calibri" w:cs="Calibri"/>
                <w:b/>
                <w:bCs/>
                <w:sz w:val="24"/>
                <w:szCs w:val="24"/>
              </w:rPr>
              <w:t>pomniejszenia</w:t>
            </w:r>
            <w:r w:rsidRPr="00AB0C8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AB0C88" w14:paraId="3FCF547B" w14:textId="77777777" w:rsidTr="00D71BAB">
        <w:tc>
          <w:tcPr>
            <w:tcW w:w="523" w:type="dxa"/>
          </w:tcPr>
          <w:p w14:paraId="71C8C9CF" w14:textId="48595B6B" w:rsidR="00BB1C78" w:rsidRPr="00AB0C88" w:rsidRDefault="00BB1C78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77777777" w:rsidR="000E494F" w:rsidRPr="00AB0C88" w:rsidRDefault="008D5B0E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stronie internetowej Beneficjenta, jeśli ją posiada. </w:t>
            </w:r>
          </w:p>
          <w:p w14:paraId="7010E519" w14:textId="5AD63E1D" w:rsidR="000E494F" w:rsidRPr="00AB0C88" w:rsidRDefault="008D5B0E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7206A2AB" w14:textId="0EE7686B" w:rsidR="00B60472" w:rsidRPr="00AB0C88" w:rsidRDefault="00B60472" w:rsidP="006643F5">
            <w:pPr>
              <w:pStyle w:val="Akapitzlist"/>
              <w:numPr>
                <w:ilvl w:val="0"/>
                <w:numId w:val="6"/>
              </w:numPr>
              <w:spacing w:before="60" w:after="120" w:line="276" w:lineRule="auto"/>
              <w:ind w:left="365" w:hanging="365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tytuł Projektu lub jego skróconą nazwę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601F6A2" w14:textId="5CA8D378" w:rsidR="00B60472" w:rsidRPr="00AB0C88" w:rsidRDefault="00B60472" w:rsidP="006643F5">
            <w:pPr>
              <w:pStyle w:val="Akapitzlist"/>
              <w:numPr>
                <w:ilvl w:val="0"/>
                <w:numId w:val="6"/>
              </w:numPr>
              <w:spacing w:before="60" w:after="120" w:line="276" w:lineRule="auto"/>
              <w:ind w:left="365" w:hanging="365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podkreślenie faktu otrzymania wsparcia finansowego z Unii Europejskiej przez zamieszczenie znaku Funduszy Europejskich, barw Rzeczypospolitej Polskiej i znaku Unii Europejskiej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10B0B8E5" w14:textId="59AE06B8" w:rsidR="00B60472" w:rsidRPr="00AB0C88" w:rsidRDefault="00B60472" w:rsidP="006643F5">
            <w:pPr>
              <w:numPr>
                <w:ilvl w:val="0"/>
                <w:numId w:val="6"/>
              </w:numPr>
              <w:spacing w:before="60" w:line="276" w:lineRule="auto"/>
              <w:ind w:left="365" w:hanging="365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zadania, działania, które będą realizowane w ramach Projektu (opis, co zostanie zrobione, zakupione itp.)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</w:p>
          <w:p w14:paraId="66B1EA74" w14:textId="5A3C1739" w:rsidR="00B60472" w:rsidRPr="00AB0C88" w:rsidRDefault="00B60472" w:rsidP="006643F5">
            <w:pPr>
              <w:numPr>
                <w:ilvl w:val="0"/>
                <w:numId w:val="6"/>
              </w:numPr>
              <w:spacing w:before="60" w:line="276" w:lineRule="auto"/>
              <w:ind w:left="365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grupy docelowe (do kogo skierowany jest Projekt, kto z niego skorzysta)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</w:p>
          <w:p w14:paraId="527C45FF" w14:textId="003E14A3" w:rsidR="00B60472" w:rsidRPr="00AB0C88" w:rsidRDefault="00B60472" w:rsidP="006643F5">
            <w:pPr>
              <w:numPr>
                <w:ilvl w:val="0"/>
                <w:numId w:val="6"/>
              </w:numPr>
              <w:spacing w:before="60" w:line="276" w:lineRule="auto"/>
              <w:ind w:left="365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cel lub cele Projektu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</w:p>
          <w:p w14:paraId="04962A06" w14:textId="69DA8382" w:rsidR="00B60472" w:rsidRPr="00AB0C88" w:rsidRDefault="00B60472" w:rsidP="006643F5">
            <w:pPr>
              <w:numPr>
                <w:ilvl w:val="0"/>
                <w:numId w:val="6"/>
              </w:numPr>
              <w:spacing w:before="60" w:line="276" w:lineRule="auto"/>
              <w:ind w:left="365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lastRenderedPageBreak/>
              <w:t>efekty, rezultaty Projektu (jeśli opis zadań, działań nie zawiera opisu efektów, rezultatów)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</w:p>
          <w:p w14:paraId="0FD6C841" w14:textId="7EF40F21" w:rsidR="00B60472" w:rsidRPr="00AB0C88" w:rsidRDefault="00B60472" w:rsidP="006643F5">
            <w:pPr>
              <w:numPr>
                <w:ilvl w:val="0"/>
                <w:numId w:val="6"/>
              </w:numPr>
              <w:spacing w:before="60" w:after="120" w:line="276" w:lineRule="auto"/>
              <w:ind w:left="365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wartość Projektu (całkowity koszt Projektu</w:t>
            </w:r>
            <w:r w:rsidR="0098352C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  <w:p w14:paraId="19FE4A29" w14:textId="4A56158A" w:rsidR="0098352C" w:rsidRPr="00AB0C88" w:rsidRDefault="00B60472" w:rsidP="006643F5">
            <w:pPr>
              <w:numPr>
                <w:ilvl w:val="0"/>
                <w:numId w:val="6"/>
              </w:numPr>
              <w:spacing w:before="60" w:after="120" w:line="276" w:lineRule="auto"/>
              <w:ind w:left="365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wysokość wkładu Funduszy Europejskich</w:t>
            </w:r>
            <w:r w:rsidR="00BC5CE6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  <w:p w14:paraId="3EF301EF" w14:textId="77777777" w:rsidR="006E298D" w:rsidRPr="00AB0C88" w:rsidRDefault="006E298D" w:rsidP="006643F5">
            <w:pPr>
              <w:spacing w:before="60" w:after="120" w:line="276" w:lineRule="auto"/>
              <w:ind w:left="365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(</w:t>
            </w:r>
            <w:r w:rsidR="00D71BAB" w:rsidRPr="00AB0C88">
              <w:rPr>
                <w:rFonts w:ascii="Calibri" w:hAnsi="Calibri" w:cs="Calibri"/>
                <w:sz w:val="24"/>
                <w:szCs w:val="24"/>
              </w:rPr>
              <w:t xml:space="preserve">dotyczy: 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art. 50 ust. 1 lit. a 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>r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ozporządzenia ogólnego</w:t>
            </w:r>
            <w:r w:rsidR="0027255C" w:rsidRPr="00AB0C88">
              <w:rPr>
                <w:rFonts w:ascii="Calibri" w:hAnsi="Calibri" w:cs="Calibri"/>
                <w:sz w:val="24"/>
                <w:szCs w:val="24"/>
              </w:rPr>
              <w:t xml:space="preserve">; </w:t>
            </w:r>
            <w:r w:rsidR="0098352C" w:rsidRPr="00AB0C88">
              <w:rPr>
                <w:rFonts w:ascii="Calibri" w:hAnsi="Calibri" w:cs="Calibri"/>
                <w:sz w:val="24"/>
                <w:szCs w:val="24"/>
              </w:rPr>
              <w:t>§</w:t>
            </w:r>
            <w:r w:rsidR="000949B3" w:rsidRPr="00AB0C88">
              <w:rPr>
                <w:rFonts w:ascii="Calibri" w:hAnsi="Calibri" w:cs="Calibri"/>
                <w:sz w:val="24"/>
                <w:szCs w:val="24"/>
              </w:rPr>
              <w:t xml:space="preserve"> 21 </w:t>
            </w:r>
            <w:r w:rsidR="0098352C" w:rsidRPr="00AB0C88">
              <w:rPr>
                <w:rFonts w:ascii="Calibri" w:hAnsi="Calibri" w:cs="Calibri"/>
                <w:sz w:val="24"/>
                <w:szCs w:val="24"/>
              </w:rPr>
              <w:t>ust.</w:t>
            </w:r>
            <w:r w:rsidR="00C42687"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7255C" w:rsidRPr="00AB0C88">
              <w:rPr>
                <w:rFonts w:ascii="Calibri" w:hAnsi="Calibri" w:cs="Calibri"/>
                <w:sz w:val="24"/>
                <w:szCs w:val="24"/>
              </w:rPr>
              <w:t xml:space="preserve">2 pkt </w:t>
            </w:r>
            <w:r w:rsidR="00C42687" w:rsidRPr="00AB0C88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="0098352C" w:rsidRPr="00AB0C88">
              <w:rPr>
                <w:rFonts w:ascii="Calibri" w:hAnsi="Calibri" w:cs="Calibri"/>
                <w:sz w:val="24"/>
                <w:szCs w:val="24"/>
              </w:rPr>
              <w:t>u</w:t>
            </w:r>
            <w:r w:rsidR="0027255C" w:rsidRPr="00AB0C88">
              <w:rPr>
                <w:rFonts w:ascii="Calibri" w:hAnsi="Calibri" w:cs="Calibri"/>
                <w:sz w:val="24"/>
                <w:szCs w:val="24"/>
              </w:rPr>
              <w:t>mowy)</w:t>
            </w:r>
          </w:p>
        </w:tc>
        <w:tc>
          <w:tcPr>
            <w:tcW w:w="5349" w:type="dxa"/>
          </w:tcPr>
          <w:p w14:paraId="6D1D1CDC" w14:textId="42B25D5E" w:rsidR="00A17BAA" w:rsidRPr="00AB0C88" w:rsidRDefault="00BB1C78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Brak opisu </w:t>
            </w:r>
            <w:r w:rsidR="00D71BAB" w:rsidRPr="00AB0C88">
              <w:rPr>
                <w:rFonts w:ascii="Calibri" w:hAnsi="Calibri" w:cs="Calibri"/>
                <w:sz w:val="24"/>
                <w:szCs w:val="24"/>
              </w:rPr>
              <w:t>P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rojektu</w:t>
            </w:r>
            <w:r w:rsidR="003E0935" w:rsidRPr="00AB0C88">
              <w:rPr>
                <w:rFonts w:ascii="Calibri" w:hAnsi="Calibri" w:cs="Calibri"/>
                <w:sz w:val="24"/>
                <w:szCs w:val="24"/>
              </w:rPr>
              <w:t xml:space="preserve"> na oficjalnej stronie internetowej Beneficjenta, jeśli ją posiada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5724FF19" w14:textId="77777777" w:rsidR="00A17BAA" w:rsidRPr="00AB0C88" w:rsidRDefault="00D22E8A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0B9E11DB" w14:textId="52DF1CD3" w:rsidR="00BB1C78" w:rsidRPr="00AB0C88" w:rsidRDefault="00A17BAA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B</w:t>
            </w:r>
            <w:r w:rsidR="00BB1C78" w:rsidRPr="00AB0C88">
              <w:rPr>
                <w:rFonts w:ascii="Calibri" w:hAnsi="Calibri" w:cs="Calibri"/>
                <w:sz w:val="24"/>
                <w:szCs w:val="24"/>
              </w:rPr>
              <w:t xml:space="preserve">rak 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w umieszczonym opisie Projektu </w:t>
            </w:r>
            <w:r w:rsidR="00BB1C78" w:rsidRPr="00AB0C88">
              <w:rPr>
                <w:rFonts w:ascii="Calibri" w:hAnsi="Calibri" w:cs="Calibri"/>
                <w:sz w:val="24"/>
                <w:szCs w:val="24"/>
              </w:rPr>
              <w:t xml:space="preserve">informacji o </w:t>
            </w:r>
            <w:r w:rsidR="008D5B0E" w:rsidRPr="00AB0C88">
              <w:rPr>
                <w:rFonts w:ascii="Calibri" w:hAnsi="Calibri" w:cs="Calibri"/>
                <w:sz w:val="24"/>
                <w:szCs w:val="24"/>
              </w:rPr>
              <w:t>fakcie otrzymania wsparcia finansowego z Unii Europejskiej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4A1FC4D7" w14:textId="1616A11C" w:rsidR="00BB1C78" w:rsidRPr="00AB0C88" w:rsidRDefault="00A17BAA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D71BAB" w:rsidRPr="00AB0C88" w14:paraId="37DE1B5F" w14:textId="77777777" w:rsidTr="00D71BAB">
        <w:tc>
          <w:tcPr>
            <w:tcW w:w="523" w:type="dxa"/>
          </w:tcPr>
          <w:p w14:paraId="20E6059F" w14:textId="1495AEB3" w:rsidR="00BB1C78" w:rsidRPr="00AB0C88" w:rsidRDefault="00BB1C78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123E69A4" w:rsidR="000E494F" w:rsidRPr="00AB0C88" w:rsidRDefault="008D5B0E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1BB2915B" w14:textId="6819C290" w:rsidR="00B60472" w:rsidRPr="00AB0C88" w:rsidRDefault="00B60472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4B084E11" w14:textId="46E97EA5" w:rsidR="00C42687" w:rsidRPr="00AB0C88" w:rsidRDefault="00C42687" w:rsidP="006643F5">
            <w:pPr>
              <w:pStyle w:val="Akapitzlist"/>
              <w:numPr>
                <w:ilvl w:val="0"/>
                <w:numId w:val="8"/>
              </w:numPr>
              <w:spacing w:before="60" w:after="120" w:line="276" w:lineRule="auto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tytuł Projektu lub jego skróconą nazwę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</w:p>
          <w:p w14:paraId="18CE02DD" w14:textId="1AE95742" w:rsidR="00B60472" w:rsidRPr="00AB0C88" w:rsidRDefault="00B60472" w:rsidP="006643F5">
            <w:pPr>
              <w:pStyle w:val="Akapitzlist"/>
              <w:numPr>
                <w:ilvl w:val="0"/>
                <w:numId w:val="8"/>
              </w:numPr>
              <w:spacing w:before="60" w:after="120" w:line="276" w:lineRule="auto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podkreślenie faktu otrzymania wsparcia finansowego z Unii Europejskiej przez zamieszczenie znaku Funduszy Europejskich, barw Rzeczypospolitej Polskiej i znaku Unii Europejskiej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>,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22245482" w14:textId="1B6146FF" w:rsidR="00B60472" w:rsidRPr="00AB0C88" w:rsidRDefault="00B60472" w:rsidP="006643F5">
            <w:pPr>
              <w:numPr>
                <w:ilvl w:val="0"/>
                <w:numId w:val="8"/>
              </w:numPr>
              <w:spacing w:before="60" w:line="276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zadania, działania, które będą realizowane w ramach Projektu (opis, co zostanie zrobione, zakupione itp.)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</w:p>
          <w:p w14:paraId="66CAD0D2" w14:textId="43772BE9" w:rsidR="00B60472" w:rsidRPr="00AB0C88" w:rsidRDefault="00B60472" w:rsidP="006643F5">
            <w:pPr>
              <w:numPr>
                <w:ilvl w:val="0"/>
                <w:numId w:val="8"/>
              </w:numPr>
              <w:spacing w:before="60" w:line="276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grupy docelowe (do kogo skierowany jest Projekt, kto z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niego skorzysta)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</w:p>
          <w:p w14:paraId="0DBA0114" w14:textId="18A27796" w:rsidR="00B60472" w:rsidRPr="00AB0C88" w:rsidRDefault="00B60472" w:rsidP="006643F5">
            <w:pPr>
              <w:numPr>
                <w:ilvl w:val="0"/>
                <w:numId w:val="8"/>
              </w:numPr>
              <w:spacing w:before="60" w:line="276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cel lub cele Projektu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</w:p>
          <w:p w14:paraId="33C80840" w14:textId="44C96478" w:rsidR="00B60472" w:rsidRPr="00AB0C88" w:rsidRDefault="00B60472" w:rsidP="006643F5">
            <w:pPr>
              <w:numPr>
                <w:ilvl w:val="0"/>
                <w:numId w:val="8"/>
              </w:numPr>
              <w:spacing w:before="60" w:line="276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efekty, rezultaty Projektu (jeśli opis zadań, działań nie zawiera opisu efektów, rezultatów)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</w:p>
          <w:p w14:paraId="1BF14AA1" w14:textId="7D202921" w:rsidR="00B60472" w:rsidRPr="00AB0C88" w:rsidRDefault="00B60472" w:rsidP="006643F5">
            <w:pPr>
              <w:numPr>
                <w:ilvl w:val="0"/>
                <w:numId w:val="8"/>
              </w:numPr>
              <w:spacing w:before="60" w:after="120" w:line="276" w:lineRule="auto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wartość Projektu (całkowity koszt Projektu</w:t>
            </w:r>
            <w:r w:rsidR="0098352C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)</w:t>
            </w:r>
            <w:r w:rsidR="00EE0C8B"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,</w:t>
            </w: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  <w:p w14:paraId="4C7DFA27" w14:textId="17F27A6B" w:rsidR="003B4338" w:rsidRPr="00AB0C88" w:rsidRDefault="00B60472" w:rsidP="006643F5">
            <w:pPr>
              <w:numPr>
                <w:ilvl w:val="0"/>
                <w:numId w:val="8"/>
              </w:num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lastRenderedPageBreak/>
              <w:t xml:space="preserve">wysokość wkładu Funduszy Europejskich </w:t>
            </w:r>
          </w:p>
          <w:p w14:paraId="3372600F" w14:textId="092EE929" w:rsidR="006E298D" w:rsidRPr="00AB0C88" w:rsidRDefault="00D71BAB" w:rsidP="006643F5">
            <w:pPr>
              <w:spacing w:before="60" w:after="120" w:line="276" w:lineRule="auto"/>
              <w:ind w:left="360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(dotyczy: </w:t>
            </w:r>
            <w:r w:rsidR="006E298D" w:rsidRPr="00AB0C88">
              <w:rPr>
                <w:rFonts w:ascii="Calibri" w:hAnsi="Calibri" w:cs="Calibri"/>
                <w:sz w:val="24"/>
                <w:szCs w:val="24"/>
              </w:rPr>
              <w:t xml:space="preserve">art. 50 ust. 1 lit. a 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>r</w:t>
            </w:r>
            <w:r w:rsidR="006E298D" w:rsidRPr="00AB0C88">
              <w:rPr>
                <w:rFonts w:ascii="Calibri" w:hAnsi="Calibri" w:cs="Calibri"/>
                <w:sz w:val="24"/>
                <w:szCs w:val="24"/>
              </w:rPr>
              <w:t>ozporządzenia ogólnego</w:t>
            </w:r>
            <w:r w:rsidR="0027255C" w:rsidRPr="00AB0C88">
              <w:rPr>
                <w:rFonts w:ascii="Calibri" w:hAnsi="Calibri" w:cs="Calibri"/>
                <w:sz w:val="24"/>
                <w:szCs w:val="24"/>
              </w:rPr>
              <w:t xml:space="preserve">; </w:t>
            </w:r>
            <w:r w:rsidR="0098352C" w:rsidRPr="00AB0C88">
              <w:rPr>
                <w:rFonts w:ascii="Calibri" w:hAnsi="Calibri" w:cs="Calibri"/>
                <w:sz w:val="24"/>
                <w:szCs w:val="24"/>
              </w:rPr>
              <w:t>§</w:t>
            </w:r>
            <w:r w:rsidR="00C42687" w:rsidRPr="00AB0C88">
              <w:rPr>
                <w:rFonts w:ascii="Calibri" w:hAnsi="Calibri" w:cs="Calibri"/>
                <w:sz w:val="24"/>
                <w:szCs w:val="24"/>
              </w:rPr>
              <w:t xml:space="preserve"> 21 u</w:t>
            </w:r>
            <w:r w:rsidR="0098352C" w:rsidRPr="00AB0C88">
              <w:rPr>
                <w:rFonts w:ascii="Calibri" w:hAnsi="Calibri" w:cs="Calibri"/>
                <w:sz w:val="24"/>
                <w:szCs w:val="24"/>
              </w:rPr>
              <w:t>st.</w:t>
            </w:r>
            <w:r w:rsidR="00C42687"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8352C" w:rsidRPr="00AB0C88">
              <w:rPr>
                <w:rFonts w:ascii="Calibri" w:hAnsi="Calibri" w:cs="Calibri"/>
                <w:sz w:val="24"/>
                <w:szCs w:val="24"/>
              </w:rPr>
              <w:t xml:space="preserve">2 pkt </w:t>
            </w:r>
            <w:r w:rsidR="00C42687" w:rsidRPr="00AB0C88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="0098352C" w:rsidRPr="00AB0C88">
              <w:rPr>
                <w:rFonts w:ascii="Calibri" w:hAnsi="Calibri" w:cs="Calibri"/>
                <w:sz w:val="24"/>
                <w:szCs w:val="24"/>
              </w:rPr>
              <w:t>umowy)</w:t>
            </w:r>
          </w:p>
        </w:tc>
        <w:tc>
          <w:tcPr>
            <w:tcW w:w="5349" w:type="dxa"/>
          </w:tcPr>
          <w:p w14:paraId="6FA6DB6B" w14:textId="142D7162" w:rsidR="00A17BAA" w:rsidRPr="00AB0C88" w:rsidRDefault="008D5B0E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Brak opisu </w:t>
            </w:r>
            <w:r w:rsidR="008B75FF" w:rsidRPr="00AB0C88">
              <w:rPr>
                <w:rFonts w:ascii="Calibri" w:hAnsi="Calibri" w:cs="Calibri"/>
                <w:sz w:val="24"/>
                <w:szCs w:val="24"/>
              </w:rPr>
              <w:t>P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rojektu </w:t>
            </w:r>
            <w:r w:rsidR="003E0935" w:rsidRPr="00AB0C88">
              <w:rPr>
                <w:rFonts w:ascii="Calibri" w:hAnsi="Calibri" w:cs="Calibri"/>
                <w:sz w:val="24"/>
                <w:szCs w:val="24"/>
              </w:rPr>
              <w:t>na stronach mediów społecznościowych Beneficjenta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23892E7" w14:textId="77777777" w:rsidR="00A17BAA" w:rsidRPr="00AB0C88" w:rsidRDefault="008D5B0E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45DBFFD8" w14:textId="51F107D7" w:rsidR="00BB1C78" w:rsidRPr="00AB0C88" w:rsidRDefault="00A17BAA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B</w:t>
            </w:r>
            <w:r w:rsidR="008D5B0E" w:rsidRPr="00AB0C88">
              <w:rPr>
                <w:rFonts w:ascii="Calibri" w:hAnsi="Calibri" w:cs="Calibri"/>
                <w:sz w:val="24"/>
                <w:szCs w:val="24"/>
              </w:rPr>
              <w:t xml:space="preserve">rak </w:t>
            </w:r>
            <w:r w:rsidR="003E0935" w:rsidRPr="00AB0C88">
              <w:rPr>
                <w:rFonts w:ascii="Calibri" w:hAnsi="Calibri" w:cs="Calibri"/>
                <w:sz w:val="24"/>
                <w:szCs w:val="24"/>
              </w:rPr>
              <w:t>w umieszczonym opisie Projektu i</w:t>
            </w:r>
            <w:r w:rsidR="008D5B0E" w:rsidRPr="00AB0C88">
              <w:rPr>
                <w:rFonts w:ascii="Calibri" w:hAnsi="Calibri" w:cs="Calibri"/>
                <w:sz w:val="24"/>
                <w:szCs w:val="24"/>
              </w:rPr>
              <w:t>nformacji o fakcie otrzymania wsparcia finansowego z Unii Europejskiej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23F2E23E" w14:textId="20EB64AC" w:rsidR="00BB1C78" w:rsidRPr="00AB0C88" w:rsidRDefault="00A17BAA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D71BAB" w:rsidRPr="00AB0C88" w14:paraId="369E8845" w14:textId="77777777" w:rsidTr="00D71BAB">
        <w:tc>
          <w:tcPr>
            <w:tcW w:w="523" w:type="dxa"/>
          </w:tcPr>
          <w:p w14:paraId="1CEF9117" w14:textId="5613133D" w:rsidR="00BB1C78" w:rsidRPr="00AB0C88" w:rsidRDefault="00BB1C78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63DE8DD5" w:rsidR="000E494F" w:rsidRPr="00AB0C88" w:rsidRDefault="008D5B0E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Umieszczenie w widoczny sposób znaku Funduszy Europejskich, </w:t>
            </w:r>
            <w:r w:rsidR="00AA0475" w:rsidRPr="00AB0C88">
              <w:rPr>
                <w:rFonts w:ascii="Calibri" w:hAnsi="Calibri" w:cs="Calibri"/>
                <w:sz w:val="24"/>
                <w:szCs w:val="24"/>
              </w:rPr>
              <w:t xml:space="preserve">znaku 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="003B4338" w:rsidRPr="00AB0C88">
              <w:rPr>
                <w:rFonts w:ascii="Calibri" w:hAnsi="Calibri" w:cs="Calibri"/>
                <w:sz w:val="24"/>
                <w:szCs w:val="24"/>
              </w:rPr>
              <w:t>pełnokolorowa</w:t>
            </w:r>
            <w:proofErr w:type="spellEnd"/>
            <w:r w:rsidRPr="00AB0C88">
              <w:rPr>
                <w:rFonts w:ascii="Calibri" w:hAnsi="Calibri" w:cs="Calibri"/>
                <w:sz w:val="24"/>
                <w:szCs w:val="24"/>
              </w:rPr>
              <w:t xml:space="preserve">) i znaku Unii Europejskiej </w:t>
            </w:r>
            <w:r w:rsidR="00ED305F" w:rsidRPr="00AB0C88">
              <w:rPr>
                <w:rFonts w:ascii="Calibri" w:hAnsi="Calibri" w:cs="Calibri"/>
                <w:sz w:val="24"/>
                <w:szCs w:val="24"/>
              </w:rPr>
              <w:t>na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5D8C1481" w14:textId="2E63609D" w:rsidR="000E494F" w:rsidRPr="00AB0C88" w:rsidRDefault="008D5B0E" w:rsidP="006643F5">
            <w:pPr>
              <w:pStyle w:val="Akapitzlist"/>
              <w:numPr>
                <w:ilvl w:val="0"/>
                <w:numId w:val="7"/>
              </w:numPr>
              <w:spacing w:before="60" w:after="120" w:line="276" w:lineRule="auto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wszystkich prowadzonych działa</w:t>
            </w:r>
            <w:r w:rsidR="00ED305F" w:rsidRPr="00AB0C88">
              <w:rPr>
                <w:rFonts w:ascii="Calibri" w:hAnsi="Calibri" w:cs="Calibri"/>
                <w:sz w:val="24"/>
                <w:szCs w:val="24"/>
              </w:rPr>
              <w:t>niach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informacyjnych i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> 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promocyjnych dotyczących Projektu,</w:t>
            </w:r>
          </w:p>
          <w:p w14:paraId="0DC1E4A7" w14:textId="6AF84601" w:rsidR="000E494F" w:rsidRPr="00AB0C88" w:rsidRDefault="008D5B0E" w:rsidP="006643F5">
            <w:pPr>
              <w:pStyle w:val="Akapitzlist"/>
              <w:numPr>
                <w:ilvl w:val="0"/>
                <w:numId w:val="7"/>
              </w:numPr>
              <w:spacing w:before="60" w:after="120" w:line="276" w:lineRule="auto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wszystkich dokument</w:t>
            </w:r>
            <w:r w:rsidR="00ED305F" w:rsidRPr="00AB0C88">
              <w:rPr>
                <w:rFonts w:ascii="Calibri" w:hAnsi="Calibri" w:cs="Calibri"/>
                <w:sz w:val="24"/>
                <w:szCs w:val="24"/>
              </w:rPr>
              <w:t>ach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i materiał</w:t>
            </w:r>
            <w:r w:rsidR="00ED305F" w:rsidRPr="00AB0C88">
              <w:rPr>
                <w:rFonts w:ascii="Calibri" w:hAnsi="Calibri" w:cs="Calibri"/>
                <w:sz w:val="24"/>
                <w:szCs w:val="24"/>
              </w:rPr>
              <w:t>ach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(m.in. produkty drukowane lub cyfrowe</w:t>
            </w:r>
            <w:r w:rsidR="00123641" w:rsidRPr="00AB0C88">
              <w:rPr>
                <w:rFonts w:ascii="Calibri" w:hAnsi="Calibri" w:cs="Calibri"/>
                <w:sz w:val="24"/>
                <w:szCs w:val="24"/>
              </w:rPr>
              <w:t>)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podawanych do wiadomości publicznej,</w:t>
            </w:r>
          </w:p>
          <w:p w14:paraId="3F53182D" w14:textId="6385193C" w:rsidR="008D5B0E" w:rsidRPr="00AB0C88" w:rsidRDefault="008D5B0E" w:rsidP="006643F5">
            <w:pPr>
              <w:pStyle w:val="Akapitzlist"/>
              <w:numPr>
                <w:ilvl w:val="0"/>
                <w:numId w:val="7"/>
              </w:numPr>
              <w:spacing w:before="60" w:after="120" w:line="276" w:lineRule="auto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wszystkich dokument</w:t>
            </w:r>
            <w:r w:rsidR="00ED305F" w:rsidRPr="00AB0C88">
              <w:rPr>
                <w:rFonts w:ascii="Calibri" w:hAnsi="Calibri" w:cs="Calibri"/>
                <w:sz w:val="24"/>
                <w:szCs w:val="24"/>
              </w:rPr>
              <w:t>ach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i materiał</w:t>
            </w:r>
            <w:r w:rsidR="00ED305F" w:rsidRPr="00AB0C88">
              <w:rPr>
                <w:rFonts w:ascii="Calibri" w:hAnsi="Calibri" w:cs="Calibri"/>
                <w:sz w:val="24"/>
                <w:szCs w:val="24"/>
              </w:rPr>
              <w:t>ach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dla osób i podmiotów uczestniczących w Projekcie</w:t>
            </w:r>
            <w:r w:rsidR="00BC5CE6"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D9DDB26" w14:textId="6B399E8E" w:rsidR="00585989" w:rsidRPr="00AB0C88" w:rsidRDefault="00D71BAB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(dotyczy: </w:t>
            </w:r>
            <w:r w:rsidR="006E298D" w:rsidRPr="00AB0C88">
              <w:rPr>
                <w:rFonts w:ascii="Calibri" w:hAnsi="Calibri" w:cs="Calibri"/>
                <w:sz w:val="24"/>
                <w:szCs w:val="24"/>
              </w:rPr>
              <w:t xml:space="preserve">art. 50 ust. 1 lit. b 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>r</w:t>
            </w:r>
            <w:r w:rsidR="006E298D" w:rsidRPr="00AB0C88">
              <w:rPr>
                <w:rFonts w:ascii="Calibri" w:hAnsi="Calibri" w:cs="Calibri"/>
                <w:sz w:val="24"/>
                <w:szCs w:val="24"/>
              </w:rPr>
              <w:t>ozporządzenia ogólnego</w:t>
            </w:r>
            <w:r w:rsidR="0027255C" w:rsidRPr="00AB0C88">
              <w:rPr>
                <w:rFonts w:ascii="Calibri" w:hAnsi="Calibri" w:cs="Calibri"/>
                <w:sz w:val="24"/>
                <w:szCs w:val="24"/>
              </w:rPr>
              <w:t>;</w:t>
            </w:r>
            <w:r w:rsidR="0098352C" w:rsidRPr="00AB0C88">
              <w:rPr>
                <w:rFonts w:ascii="Calibri" w:hAnsi="Calibri" w:cs="Calibri"/>
                <w:sz w:val="24"/>
                <w:szCs w:val="24"/>
              </w:rPr>
              <w:t xml:space="preserve"> §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 xml:space="preserve"> 21 </w:t>
            </w:r>
            <w:r w:rsidR="0098352C" w:rsidRPr="00AB0C88">
              <w:rPr>
                <w:rFonts w:ascii="Calibri" w:hAnsi="Calibri" w:cs="Calibri"/>
                <w:sz w:val="24"/>
                <w:szCs w:val="24"/>
              </w:rPr>
              <w:t>ust.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8352C" w:rsidRPr="00AB0C88">
              <w:rPr>
                <w:rFonts w:ascii="Calibri" w:hAnsi="Calibri" w:cs="Calibri"/>
                <w:sz w:val="24"/>
                <w:szCs w:val="24"/>
              </w:rPr>
              <w:t xml:space="preserve">2 pkt 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 xml:space="preserve">1 </w:t>
            </w:r>
            <w:r w:rsidR="0098352C" w:rsidRPr="00AB0C88">
              <w:rPr>
                <w:rFonts w:ascii="Calibri" w:hAnsi="Calibri" w:cs="Calibri"/>
                <w:sz w:val="24"/>
                <w:szCs w:val="24"/>
              </w:rPr>
              <w:t>umowy)</w:t>
            </w:r>
            <w:r w:rsidR="0027255C"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349" w:type="dxa"/>
          </w:tcPr>
          <w:p w14:paraId="1BED18B3" w14:textId="420C9AB2" w:rsidR="00BB1C78" w:rsidRPr="00AB0C88" w:rsidRDefault="008D5B0E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Nieumieszczenie znaku Funduszy Europejskich, </w:t>
            </w:r>
            <w:r w:rsidR="00AA0475" w:rsidRPr="00AB0C88">
              <w:rPr>
                <w:rFonts w:ascii="Calibri" w:hAnsi="Calibri" w:cs="Calibri"/>
                <w:sz w:val="24"/>
                <w:szCs w:val="24"/>
              </w:rPr>
              <w:t xml:space="preserve">znaku 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="003B4338" w:rsidRPr="00AB0C88">
              <w:rPr>
                <w:rFonts w:ascii="Calibri" w:hAnsi="Calibri" w:cs="Calibri"/>
                <w:sz w:val="24"/>
                <w:szCs w:val="24"/>
              </w:rPr>
              <w:t>pełnokolorowa</w:t>
            </w:r>
            <w:proofErr w:type="spellEnd"/>
            <w:r w:rsidRPr="00AB0C88">
              <w:rPr>
                <w:rFonts w:ascii="Calibri" w:hAnsi="Calibri" w:cs="Calibri"/>
                <w:sz w:val="24"/>
                <w:szCs w:val="24"/>
              </w:rPr>
              <w:t>) i znaku Unii Europejskiej w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> 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którymkolwiek</w:t>
            </w:r>
            <w:r w:rsidR="00CC3077" w:rsidRPr="00AB0C88">
              <w:rPr>
                <w:rFonts w:ascii="Calibri" w:hAnsi="Calibri" w:cs="Calibri"/>
                <w:sz w:val="24"/>
                <w:szCs w:val="24"/>
              </w:rPr>
              <w:t xml:space="preserve"> działaniu, dokumencie, materiale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.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AB0C88" w:rsidRDefault="00A53BE5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0,</w:t>
            </w:r>
            <w:r w:rsidR="00C06D6A" w:rsidRPr="00AB0C88">
              <w:rPr>
                <w:rFonts w:ascii="Calibri" w:hAnsi="Calibri" w:cs="Calibri"/>
                <w:sz w:val="24"/>
                <w:szCs w:val="24"/>
              </w:rPr>
              <w:t>25</w:t>
            </w:r>
            <w:r w:rsidR="00EA6E28" w:rsidRPr="00AB0C88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  <w:tr w:rsidR="003716FD" w:rsidRPr="00AB0C88" w14:paraId="1EA5C69A" w14:textId="77777777" w:rsidTr="00D71BAB">
        <w:tc>
          <w:tcPr>
            <w:tcW w:w="523" w:type="dxa"/>
            <w:vMerge w:val="restart"/>
          </w:tcPr>
          <w:p w14:paraId="20960A81" w14:textId="2DE70A5C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4EFBC84D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Umieszczenie w miejscu realizacji Projektu trwałej tablicy informacyjnej podkreślającej fakt otrzymania dofinansowania z U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>ni</w:t>
            </w:r>
            <w:r w:rsidR="00683290" w:rsidRPr="00AB0C88">
              <w:rPr>
                <w:rFonts w:ascii="Calibri" w:hAnsi="Calibri" w:cs="Calibri"/>
                <w:sz w:val="24"/>
                <w:szCs w:val="24"/>
              </w:rPr>
              <w:t>i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E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>uropejskiej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, niezwłocznie po rozpoczęciu fizycznej realizacji Projektu obejmującego inwestycje rzeczowe lub zainstalowani</w:t>
            </w:r>
            <w:r w:rsidR="000E7CC1" w:rsidRPr="00AB0C88">
              <w:rPr>
                <w:rFonts w:ascii="Calibri" w:hAnsi="Calibri" w:cs="Calibri"/>
                <w:sz w:val="24"/>
                <w:szCs w:val="24"/>
              </w:rPr>
              <w:t xml:space="preserve">u 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zakupionego sprzętu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 xml:space="preserve"> (jeżeli całkowity koszt 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realizacji Projektu, przekracza równowartość </w:t>
            </w:r>
            <w:r w:rsidR="00131A0C" w:rsidRPr="00AB0C88">
              <w:rPr>
                <w:rFonts w:ascii="Calibri" w:hAnsi="Calibri" w:cs="Calibri"/>
                <w:sz w:val="24"/>
                <w:szCs w:val="24"/>
              </w:rPr>
              <w:t>1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00</w:t>
            </w:r>
            <w:r w:rsidR="00683290" w:rsidRPr="00AB0C88">
              <w:rPr>
                <w:rFonts w:ascii="Calibri" w:hAnsi="Calibri" w:cs="Calibri"/>
                <w:sz w:val="24"/>
                <w:szCs w:val="24"/>
              </w:rPr>
              <w:t> 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000</w:t>
            </w:r>
            <w:r w:rsidR="00683290" w:rsidRPr="00AB0C88">
              <w:rPr>
                <w:rFonts w:ascii="Calibri" w:hAnsi="Calibri" w:cs="Calibri"/>
                <w:sz w:val="24"/>
                <w:szCs w:val="24"/>
              </w:rPr>
              <w:t>,00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 xml:space="preserve"> EUR</w:t>
            </w:r>
            <w:r w:rsidR="00B60472" w:rsidRPr="00AB0C88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"/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)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71DCD8E" w14:textId="1B8F8E93" w:rsidR="003716FD" w:rsidRPr="00AB0C88" w:rsidRDefault="003716FD" w:rsidP="006643F5">
            <w:pPr>
              <w:spacing w:before="3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(dotyczy: art. 50 ust. 1 lit. c 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>r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ozporządzenia ogólnego; </w:t>
            </w:r>
            <w:r w:rsidR="00D11935" w:rsidRPr="00AB0C88">
              <w:rPr>
                <w:rFonts w:ascii="Calibri" w:hAnsi="Calibri" w:cs="Calibri"/>
                <w:sz w:val="24"/>
                <w:szCs w:val="24"/>
              </w:rPr>
              <w:t>§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 xml:space="preserve"> 21 </w:t>
            </w:r>
            <w:r w:rsidR="00D11935" w:rsidRPr="00AB0C88">
              <w:rPr>
                <w:rFonts w:ascii="Calibri" w:hAnsi="Calibri" w:cs="Calibri"/>
                <w:sz w:val="24"/>
                <w:szCs w:val="24"/>
              </w:rPr>
              <w:t>ust.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1935" w:rsidRPr="00AB0C88">
              <w:rPr>
                <w:rFonts w:ascii="Calibri" w:hAnsi="Calibri" w:cs="Calibri"/>
                <w:sz w:val="24"/>
                <w:szCs w:val="24"/>
              </w:rPr>
              <w:t xml:space="preserve">2 pkt 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 xml:space="preserve">2 </w:t>
            </w:r>
            <w:r w:rsidR="00D11935" w:rsidRPr="00AB0C88">
              <w:rPr>
                <w:rFonts w:ascii="Calibri" w:hAnsi="Calibri" w:cs="Calibri"/>
                <w:sz w:val="24"/>
                <w:szCs w:val="24"/>
              </w:rPr>
              <w:t>umowy)</w:t>
            </w:r>
          </w:p>
        </w:tc>
        <w:tc>
          <w:tcPr>
            <w:tcW w:w="5349" w:type="dxa"/>
          </w:tcPr>
          <w:p w14:paraId="130CB097" w14:textId="450C4CA7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lastRenderedPageBreak/>
              <w:t>Nieumieszczenie tablicy</w:t>
            </w:r>
            <w:r w:rsidR="003E0935" w:rsidRPr="00AB0C88">
              <w:rPr>
                <w:rFonts w:ascii="Calibri" w:hAnsi="Calibri" w:cs="Calibri"/>
                <w:sz w:val="24"/>
                <w:szCs w:val="24"/>
              </w:rPr>
              <w:t>.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D63A07F" w14:textId="5BD5FCE9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3716FD" w:rsidRPr="00AB0C88" w14:paraId="111FDF29" w14:textId="77777777" w:rsidTr="00D71BAB">
        <w:tc>
          <w:tcPr>
            <w:tcW w:w="523" w:type="dxa"/>
            <w:vMerge/>
          </w:tcPr>
          <w:p w14:paraId="67B5DBFE" w14:textId="77777777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7C67F148" w14:textId="5C7DF003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Umieszczenie tablicy informacyjnej niezgodnie z wzorem określonym w załączniku nr 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 xml:space="preserve">9 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do Umowy.</w:t>
            </w:r>
          </w:p>
          <w:p w14:paraId="218A7649" w14:textId="3B8B1913" w:rsidR="003716FD" w:rsidRPr="00AB0C88" w:rsidRDefault="003716FD" w:rsidP="006643F5">
            <w:pPr>
              <w:spacing w:before="48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lastRenderedPageBreak/>
              <w:t>Umieszczenie tablicy informacyjnej w miejscu niewidocznym lub mało widocznym dla społeczeństwa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57E89819" w14:textId="59FC56AB" w:rsidR="00D963FA" w:rsidRPr="00AB0C88" w:rsidRDefault="007A7C00" w:rsidP="00A433FC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lastRenderedPageBreak/>
              <w:t>0,25</w:t>
            </w:r>
            <w:r w:rsidR="00A433FC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  <w:tr w:rsidR="003716FD" w:rsidRPr="00AB0C88" w14:paraId="72C29793" w14:textId="77777777" w:rsidTr="00D71BAB">
        <w:tc>
          <w:tcPr>
            <w:tcW w:w="523" w:type="dxa"/>
            <w:vMerge w:val="restart"/>
          </w:tcPr>
          <w:p w14:paraId="16B31971" w14:textId="2C98EB08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1E72E59E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W przypadku projektów innych niż te, o których mowa w pkt 4 niniejszej tabeli 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–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umieszczenie w widocznym miejscu realizacji Projektu przynajmniej jednego trwałego plakatu o minimalnym formacie A3</w:t>
            </w:r>
            <w:r w:rsidR="0047535E"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lub podobnej wielkości elektronicznego wyświetlacza, podkreślającego fakt otrzymania dofinansowania z U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 xml:space="preserve">nii 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E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>uropejskiej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6FE3BCEB" w14:textId="35543FC8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(dotyczy: art. 50 ust. 1 lit. d </w:t>
            </w:r>
            <w:r w:rsidR="00EE0C8B" w:rsidRPr="00AB0C88">
              <w:rPr>
                <w:rFonts w:ascii="Calibri" w:hAnsi="Calibri" w:cs="Calibri"/>
                <w:sz w:val="24"/>
                <w:szCs w:val="24"/>
              </w:rPr>
              <w:t>r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ozporządzenia ogólnego</w:t>
            </w:r>
            <w:r w:rsidR="000A43EA" w:rsidRPr="00AB0C88">
              <w:rPr>
                <w:rFonts w:ascii="Calibri" w:hAnsi="Calibri" w:cs="Calibri"/>
                <w:sz w:val="24"/>
                <w:szCs w:val="24"/>
              </w:rPr>
              <w:t>;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1935" w:rsidRPr="00AB0C88">
              <w:rPr>
                <w:rFonts w:ascii="Calibri" w:hAnsi="Calibri" w:cs="Calibri"/>
                <w:sz w:val="24"/>
                <w:szCs w:val="24"/>
              </w:rPr>
              <w:t>§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 xml:space="preserve"> 21 </w:t>
            </w:r>
            <w:r w:rsidR="00D11935" w:rsidRPr="00AB0C88">
              <w:rPr>
                <w:rFonts w:ascii="Calibri" w:hAnsi="Calibri" w:cs="Calibri"/>
                <w:sz w:val="24"/>
                <w:szCs w:val="24"/>
              </w:rPr>
              <w:t>ust.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1935" w:rsidRPr="00AB0C88">
              <w:rPr>
                <w:rFonts w:ascii="Calibri" w:hAnsi="Calibri" w:cs="Calibri"/>
                <w:sz w:val="24"/>
                <w:szCs w:val="24"/>
              </w:rPr>
              <w:t xml:space="preserve">2 pkt 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 xml:space="preserve">3 </w:t>
            </w:r>
            <w:r w:rsidR="00D11935" w:rsidRPr="00AB0C88">
              <w:rPr>
                <w:rFonts w:ascii="Calibri" w:hAnsi="Calibri" w:cs="Calibri"/>
                <w:sz w:val="24"/>
                <w:szCs w:val="24"/>
              </w:rPr>
              <w:t>umowy)</w:t>
            </w:r>
          </w:p>
        </w:tc>
        <w:tc>
          <w:tcPr>
            <w:tcW w:w="5349" w:type="dxa"/>
          </w:tcPr>
          <w:p w14:paraId="6DE9B34F" w14:textId="76FC46B0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Nieumieszczenie przynajmniej jednego plakatu lub elektronicznego wyświetlacza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ED37E68" w14:textId="62B7BA78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2A51925" w14:textId="77436794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3716FD" w:rsidRPr="00AB0C88" w14:paraId="437E8715" w14:textId="77777777" w:rsidTr="00D71BAB">
        <w:tc>
          <w:tcPr>
            <w:tcW w:w="523" w:type="dxa"/>
            <w:vMerge/>
          </w:tcPr>
          <w:p w14:paraId="4B63D972" w14:textId="77777777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557BB5A" w14:textId="049C71BA" w:rsidR="003716FD" w:rsidRPr="00AB0C88" w:rsidRDefault="003716FD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Umieszczenie plakatu lub elektronicznego wyświetlacza niezgodnie z</w:t>
            </w:r>
            <w:r w:rsidR="002216EE" w:rsidRPr="00AB0C88">
              <w:rPr>
                <w:rFonts w:ascii="Calibri" w:hAnsi="Calibri" w:cs="Calibri"/>
                <w:sz w:val="24"/>
                <w:szCs w:val="24"/>
              </w:rPr>
              <w:t>e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wzorem i wytycznymi określonymi w </w:t>
            </w:r>
            <w:r w:rsidR="00F64061" w:rsidRPr="00AB0C88">
              <w:rPr>
                <w:rFonts w:ascii="Calibri" w:hAnsi="Calibri" w:cs="Calibri"/>
                <w:sz w:val="24"/>
                <w:szCs w:val="24"/>
              </w:rPr>
              <w:t xml:space="preserve">§ 21 ust. 1 pkt 3 umowy oraz w 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załączniku nr</w:t>
            </w:r>
            <w:r w:rsidR="004F5B25" w:rsidRPr="00AB0C88">
              <w:rPr>
                <w:rFonts w:ascii="Calibri" w:hAnsi="Calibri" w:cs="Calibri"/>
                <w:sz w:val="24"/>
                <w:szCs w:val="24"/>
              </w:rPr>
              <w:t xml:space="preserve"> 9 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do Umowy.</w:t>
            </w:r>
          </w:p>
          <w:p w14:paraId="37B71004" w14:textId="0426054B" w:rsidR="003716FD" w:rsidRPr="00AB0C88" w:rsidRDefault="003716FD" w:rsidP="006643F5">
            <w:pPr>
              <w:spacing w:before="3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Umieszczenie plakatu lub elektronicznego wyświetlacza w miejscu niewidocznym lub mało widocznym dla społeczeństwa</w:t>
            </w:r>
            <w:r w:rsidR="00BC5CE6"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04EE429F" w14:textId="073A85AF" w:rsidR="00D963FA" w:rsidRPr="00AB0C88" w:rsidRDefault="007A7C00" w:rsidP="00685FED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D71BAB" w:rsidRPr="00AB0C88" w14:paraId="20740308" w14:textId="77777777" w:rsidTr="00D71BAB">
        <w:tc>
          <w:tcPr>
            <w:tcW w:w="523" w:type="dxa"/>
          </w:tcPr>
          <w:p w14:paraId="39B53097" w14:textId="40BC6224" w:rsidR="00BB1C78" w:rsidRPr="00AB0C88" w:rsidRDefault="00A17BAA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6</w:t>
            </w:r>
            <w:r w:rsidR="00BB1C78"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26BB6C42" w14:textId="1E631663" w:rsidR="00D745CF" w:rsidRPr="00AB0C88" w:rsidRDefault="00B60472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 xml:space="preserve">Zorganizowanie wydarzenia promocyjno-informacyjnego lub działań komunikacyjnych </w:t>
            </w:r>
            <w:r w:rsidRPr="00AB0C88">
              <w:rPr>
                <w:rFonts w:ascii="Calibri" w:hAnsi="Calibri" w:cs="Calibri"/>
                <w:bCs/>
                <w:sz w:val="24"/>
                <w:szCs w:val="24"/>
              </w:rPr>
              <w:t>(np. konferencji prasowe</w:t>
            </w:r>
            <w:r w:rsidR="00C2703B" w:rsidRPr="00AB0C88">
              <w:rPr>
                <w:rFonts w:ascii="Calibri" w:hAnsi="Calibri" w:cs="Calibri"/>
                <w:bCs/>
                <w:sz w:val="24"/>
                <w:szCs w:val="24"/>
              </w:rPr>
              <w:t>j</w:t>
            </w:r>
            <w:r w:rsidRPr="00AB0C88">
              <w:rPr>
                <w:rFonts w:ascii="Calibri" w:hAnsi="Calibri" w:cs="Calibri"/>
                <w:bCs/>
                <w:sz w:val="24"/>
                <w:szCs w:val="24"/>
              </w:rPr>
              <w:t>, wydarzenia promującego Projekt, prezentacji Projektu na targach branżowych)</w:t>
            </w:r>
            <w:r w:rsidRPr="00AB0C88">
              <w:rPr>
                <w:rFonts w:ascii="Calibri" w:hAnsi="Calibri" w:cs="Calibri"/>
                <w:sz w:val="24"/>
                <w:szCs w:val="24"/>
              </w:rPr>
              <w:t>, stosownie do sytuacji, w ważnym momencie realizacji Projektu,</w:t>
            </w:r>
            <w:r w:rsidRPr="00AB0C88">
              <w:rPr>
                <w:rFonts w:ascii="Calibri" w:hAnsi="Calibri" w:cs="Calibri"/>
                <w:bCs/>
                <w:sz w:val="24"/>
                <w:szCs w:val="24"/>
              </w:rPr>
              <w:t xml:space="preserve"> np. na otwarcie Projektu, zakończenie Projektu lub jego ważnego etapu.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3DD0A04D" w14:textId="43978B2C" w:rsidR="006E3DF1" w:rsidRPr="00AB0C88" w:rsidRDefault="00D745CF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lastRenderedPageBreak/>
              <w:t>Do udziału w wydarzeniu promocyjno-informacyjnym należy zaprosić przedstawicieli Komisji Europejskiej</w:t>
            </w:r>
            <w:r w:rsidR="00C2703B" w:rsidRPr="00AB0C88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Instytucji Zarządzającej </w:t>
            </w:r>
            <w:r w:rsidR="00C2703B" w:rsidRPr="00AB0C88">
              <w:rPr>
                <w:rFonts w:ascii="Calibri" w:hAnsi="Calibri" w:cs="Calibri"/>
                <w:sz w:val="24"/>
                <w:szCs w:val="24"/>
              </w:rPr>
              <w:t xml:space="preserve">oraz Instytucji Pośredniczącej 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 xml:space="preserve">w odpowiednim terminie, </w:t>
            </w:r>
            <w:bookmarkStart w:id="0" w:name="_Hlk125024561"/>
            <w:r w:rsidR="008B75FF" w:rsidRPr="00AB0C88">
              <w:rPr>
                <w:rFonts w:ascii="Calibri" w:hAnsi="Calibri" w:cs="Calibri"/>
                <w:sz w:val="24"/>
                <w:szCs w:val="24"/>
              </w:rPr>
              <w:t xml:space="preserve">na 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co najmniej</w:t>
            </w:r>
            <w:bookmarkEnd w:id="0"/>
            <w:r w:rsidR="00B60472" w:rsidRPr="00AB0C88">
              <w:rPr>
                <w:rFonts w:ascii="Calibri" w:hAnsi="Calibri" w:cs="Calibri"/>
                <w:sz w:val="24"/>
                <w:szCs w:val="24"/>
              </w:rPr>
              <w:t xml:space="preserve"> 4 tygodnie przed planowaną datą wydarzenia</w:t>
            </w:r>
            <w:r w:rsidR="008B75FF" w:rsidRPr="00AB0C88">
              <w:rPr>
                <w:rFonts w:ascii="Calibri" w:hAnsi="Calibri" w:cs="Calibri"/>
                <w:sz w:val="24"/>
                <w:szCs w:val="24"/>
              </w:rPr>
              <w:t>, za pośrednictwem poczty elektronicznej</w:t>
            </w:r>
            <w:r w:rsidR="00B60472" w:rsidRPr="00AB0C88">
              <w:rPr>
                <w:rFonts w:ascii="Calibri" w:hAnsi="Calibri" w:cs="Calibri"/>
                <w:sz w:val="24"/>
                <w:szCs w:val="24"/>
              </w:rPr>
              <w:t>.</w:t>
            </w:r>
            <w:r w:rsidR="008B75FF" w:rsidRPr="00AB0C88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2"/>
            </w:r>
          </w:p>
          <w:p w14:paraId="7715D3C3" w14:textId="6B06DFF2" w:rsidR="00B02D83" w:rsidRPr="00AB0C88" w:rsidRDefault="00D71BAB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(dotyczy: art. 50 ust. 1 lit.</w:t>
            </w:r>
            <w:r w:rsidR="00BB1C78" w:rsidRPr="00AB0C88">
              <w:rPr>
                <w:rFonts w:ascii="Calibri" w:hAnsi="Calibri" w:cs="Calibri"/>
                <w:sz w:val="24"/>
                <w:szCs w:val="24"/>
              </w:rPr>
              <w:t xml:space="preserve"> e rozporządzenia ogólnego</w:t>
            </w:r>
            <w:r w:rsidR="000A43EA" w:rsidRPr="00AB0C88">
              <w:rPr>
                <w:rFonts w:ascii="Calibri" w:hAnsi="Calibri" w:cs="Calibri"/>
                <w:sz w:val="24"/>
                <w:szCs w:val="24"/>
              </w:rPr>
              <w:t xml:space="preserve">; </w:t>
            </w:r>
            <w:r w:rsidR="00D745CF" w:rsidRPr="00AB0C88">
              <w:rPr>
                <w:rFonts w:ascii="Calibri" w:hAnsi="Calibri" w:cs="Calibri"/>
                <w:sz w:val="24"/>
                <w:szCs w:val="24"/>
              </w:rPr>
              <w:t>§</w:t>
            </w:r>
            <w:r w:rsidR="00C974EE" w:rsidRPr="00AB0C88">
              <w:rPr>
                <w:rFonts w:ascii="Calibri" w:hAnsi="Calibri" w:cs="Calibri"/>
                <w:sz w:val="24"/>
                <w:szCs w:val="24"/>
              </w:rPr>
              <w:t xml:space="preserve"> 21 </w:t>
            </w:r>
            <w:r w:rsidR="00D745CF" w:rsidRPr="00AB0C88">
              <w:rPr>
                <w:rFonts w:ascii="Calibri" w:hAnsi="Calibri" w:cs="Calibri"/>
                <w:sz w:val="24"/>
                <w:szCs w:val="24"/>
              </w:rPr>
              <w:t>ust.</w:t>
            </w:r>
            <w:r w:rsidR="00C974EE"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745CF" w:rsidRPr="00AB0C88">
              <w:rPr>
                <w:rFonts w:ascii="Calibri" w:hAnsi="Calibri" w:cs="Calibri"/>
                <w:sz w:val="24"/>
                <w:szCs w:val="24"/>
              </w:rPr>
              <w:t xml:space="preserve">2 pkt </w:t>
            </w:r>
            <w:r w:rsidR="00C974EE" w:rsidRPr="00AB0C88">
              <w:rPr>
                <w:rFonts w:ascii="Calibri" w:hAnsi="Calibri" w:cs="Calibri"/>
                <w:sz w:val="24"/>
                <w:szCs w:val="24"/>
              </w:rPr>
              <w:t xml:space="preserve">5 </w:t>
            </w:r>
            <w:r w:rsidR="00D745CF" w:rsidRPr="00AB0C88">
              <w:rPr>
                <w:rFonts w:ascii="Calibri" w:hAnsi="Calibri" w:cs="Calibri"/>
                <w:sz w:val="24"/>
                <w:szCs w:val="24"/>
              </w:rPr>
              <w:t>umowy)</w:t>
            </w:r>
          </w:p>
        </w:tc>
        <w:tc>
          <w:tcPr>
            <w:tcW w:w="5349" w:type="dxa"/>
          </w:tcPr>
          <w:p w14:paraId="18E27CF4" w14:textId="5414C03D" w:rsidR="00BB1C78" w:rsidRPr="00AB0C88" w:rsidRDefault="00BB1C78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lastRenderedPageBreak/>
              <w:t>Niezorganizowanie wydarzenia</w:t>
            </w:r>
            <w:r w:rsidR="00A17BAA"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216EE" w:rsidRPr="00AB0C88">
              <w:rPr>
                <w:rFonts w:ascii="Calibri" w:hAnsi="Calibri" w:cs="Calibri"/>
                <w:sz w:val="24"/>
                <w:szCs w:val="24"/>
              </w:rPr>
              <w:t xml:space="preserve">lub działania </w:t>
            </w:r>
            <w:r w:rsidR="00A17BAA" w:rsidRPr="00AB0C88">
              <w:rPr>
                <w:rFonts w:ascii="Calibri" w:hAnsi="Calibri" w:cs="Calibri"/>
                <w:sz w:val="24"/>
                <w:szCs w:val="24"/>
              </w:rPr>
              <w:t>informacyjno-promocyjnego</w:t>
            </w:r>
            <w:r w:rsidR="006A7F10" w:rsidRPr="00AB0C88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77AD6C73" w14:textId="678CF1C7" w:rsidR="00A17BAA" w:rsidRPr="00AB0C88" w:rsidRDefault="00A17BAA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lub</w:t>
            </w:r>
          </w:p>
          <w:p w14:paraId="1FEBC957" w14:textId="375F542F" w:rsidR="00A17BAA" w:rsidRPr="00AB0C88" w:rsidRDefault="00A17BAA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t>Niezaproszenie do udziału w wydarzeniu informacyjno-promocyjnym</w:t>
            </w:r>
            <w:r w:rsidR="008B75FF" w:rsidRPr="00AB0C88">
              <w:rPr>
                <w:rFonts w:ascii="Calibri" w:hAnsi="Calibri" w:cs="Calibri"/>
                <w:sz w:val="24"/>
                <w:szCs w:val="24"/>
              </w:rPr>
              <w:t xml:space="preserve"> przedstawicieli Komisji </w:t>
            </w:r>
            <w:r w:rsidR="008B75FF" w:rsidRPr="00AB0C88">
              <w:rPr>
                <w:rFonts w:ascii="Calibri" w:hAnsi="Calibri" w:cs="Calibri"/>
                <w:sz w:val="24"/>
                <w:szCs w:val="24"/>
              </w:rPr>
              <w:lastRenderedPageBreak/>
              <w:t>Europejskiej, Instytucji Zarządzającej oraz Instytucji Pośredniczącej</w:t>
            </w:r>
            <w:r w:rsidR="00D745CF" w:rsidRPr="00AB0C88">
              <w:rPr>
                <w:rFonts w:ascii="Calibri" w:hAnsi="Calibri" w:cs="Calibri"/>
                <w:sz w:val="24"/>
                <w:szCs w:val="24"/>
              </w:rPr>
              <w:t>.</w:t>
            </w:r>
            <w:r w:rsidRPr="00AB0C8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B69E7EA" w14:textId="3397D749" w:rsidR="00A17BAA" w:rsidRPr="00AB0C88" w:rsidRDefault="00A17BAA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8F2AA17" w14:textId="6FE995D1" w:rsidR="00BB1C78" w:rsidRPr="00AB0C88" w:rsidRDefault="00A53BE5" w:rsidP="006643F5">
            <w:pPr>
              <w:spacing w:before="6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AB0C88">
              <w:rPr>
                <w:rFonts w:ascii="Calibri" w:hAnsi="Calibri" w:cs="Calibri"/>
                <w:sz w:val="24"/>
                <w:szCs w:val="24"/>
              </w:rPr>
              <w:lastRenderedPageBreak/>
              <w:t>0,5</w:t>
            </w:r>
            <w:r w:rsidR="00D71BAB" w:rsidRPr="00AB0C88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AB0C88" w:rsidRDefault="00DD08F6" w:rsidP="006643F5">
      <w:pPr>
        <w:spacing w:before="60" w:line="276" w:lineRule="auto"/>
        <w:rPr>
          <w:rFonts w:ascii="Calibri" w:hAnsi="Calibri" w:cs="Calibri"/>
          <w:sz w:val="24"/>
          <w:szCs w:val="24"/>
        </w:rPr>
      </w:pPr>
    </w:p>
    <w:sectPr w:rsidR="00DD08F6" w:rsidRPr="00AB0C88" w:rsidSect="001277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92788" w14:textId="77777777" w:rsidR="00342E95" w:rsidRDefault="00342E95" w:rsidP="00464338">
      <w:pPr>
        <w:spacing w:after="0" w:line="240" w:lineRule="auto"/>
      </w:pPr>
      <w:r>
        <w:separator/>
      </w:r>
    </w:p>
  </w:endnote>
  <w:endnote w:type="continuationSeparator" w:id="0">
    <w:p w14:paraId="4A20FB8D" w14:textId="77777777" w:rsidR="00342E95" w:rsidRDefault="00342E9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BBB59" w14:textId="77777777" w:rsidR="00C34C68" w:rsidRDefault="00C34C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79AE9" w14:textId="691F9E43" w:rsidR="00CB4D4A" w:rsidRDefault="00C34C68" w:rsidP="00F31779">
    <w:pPr>
      <w:pStyle w:val="Stopka"/>
      <w:tabs>
        <w:tab w:val="clear" w:pos="4536"/>
        <w:tab w:val="clear" w:pos="9072"/>
        <w:tab w:val="left" w:pos="6270"/>
        <w:tab w:val="left" w:pos="9976"/>
      </w:tabs>
    </w:pPr>
    <w:ins w:id="2" w:author="Marta Żbikowska" w:date="2023-06-07T10:41:00Z">
      <w:r w:rsidRPr="00C34C68">
        <w:rPr>
          <w:rFonts w:ascii="Arial" w:eastAsia="Times New Roman" w:hAnsi="Arial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1" locked="0" layoutInCell="1" allowOverlap="1" wp14:anchorId="7899DCA3" wp14:editId="20274CB7">
            <wp:simplePos x="0" y="0"/>
            <wp:positionH relativeFrom="margin">
              <wp:posOffset>5196205</wp:posOffset>
            </wp:positionH>
            <wp:positionV relativeFrom="paragraph">
              <wp:posOffset>13335</wp:posOffset>
            </wp:positionV>
            <wp:extent cx="3590925" cy="372110"/>
            <wp:effectExtent l="0" t="0" r="9525" b="8890"/>
            <wp:wrapNone/>
            <wp:docPr id="1894909483" name="Obraz 6" descr="Wojewódzki Urząd Pracy w Gdańsku Jednostka Samorządu Województwa Pomor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909483" name="Obraz 6" descr="Wojewódzki Urząd Pracy w Gdańsku Jednostka Samorządu Województwa Pomorskiego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299861C" wp14:editId="1D80712E">
              <wp:simplePos x="0" y="0"/>
              <wp:positionH relativeFrom="page">
                <wp:posOffset>1019175</wp:posOffset>
              </wp:positionH>
              <wp:positionV relativeFrom="paragraph">
                <wp:posOffset>13335</wp:posOffset>
              </wp:positionV>
              <wp:extent cx="4029075" cy="522605"/>
              <wp:effectExtent l="0" t="0" r="9525" b="0"/>
              <wp:wrapNone/>
              <wp:docPr id="217" name="Pole tekstowe 2" descr="Fundusze Europejskie dla Pomorza 2021-202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0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9075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7329CD" w14:textId="77777777" w:rsidR="00C34C68" w:rsidRPr="0061767F" w:rsidRDefault="00C34C68" w:rsidP="00C34C68">
                          <w:pPr>
                            <w:ind w:right="128"/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99861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Fundusze Europejskie dla Pomorza 2021-2027" style="position:absolute;margin-left:80.25pt;margin-top:1.05pt;width:317.25pt;height:41.1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" stroked="f">
              <v:textbox style="mso-fit-shape-to-text:t">
                <w:txbxContent>
                  <w:p w14:paraId="3A7329CD" w14:textId="77777777" w:rsidR="00C34C68" w:rsidRPr="0061767F" w:rsidRDefault="00C34C68" w:rsidP="00C34C68">
                    <w:pPr>
                      <w:ind w:right="128"/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tab/>
    </w:r>
    <w:r w:rsidR="00F3177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A8BA1" w14:textId="77777777" w:rsidR="00342E95" w:rsidRDefault="00342E95" w:rsidP="00464338">
      <w:pPr>
        <w:spacing w:after="0" w:line="240" w:lineRule="auto"/>
      </w:pPr>
      <w:r>
        <w:separator/>
      </w:r>
    </w:p>
  </w:footnote>
  <w:footnote w:type="continuationSeparator" w:id="0">
    <w:p w14:paraId="66E8A7BC" w14:textId="77777777" w:rsidR="00342E95" w:rsidRDefault="00342E95" w:rsidP="00464338">
      <w:pPr>
        <w:spacing w:after="0" w:line="240" w:lineRule="auto"/>
      </w:pPr>
      <w:r>
        <w:continuationSeparator/>
      </w:r>
    </w:p>
  </w:footnote>
  <w:footnote w:id="1">
    <w:p w14:paraId="34F3553D" w14:textId="7CD1702E" w:rsidR="00B60472" w:rsidRPr="008B75FF" w:rsidRDefault="00B60472" w:rsidP="00653DB2">
      <w:pPr>
        <w:pStyle w:val="Tekstprzypisudolnego"/>
        <w:rPr>
          <w:rFonts w:cstheme="minorHAnsi"/>
        </w:rPr>
      </w:pPr>
      <w:r w:rsidRPr="008B75FF">
        <w:rPr>
          <w:rStyle w:val="Odwoanieprzypisudolnego"/>
          <w:rFonts w:cstheme="minorHAnsi"/>
        </w:rPr>
        <w:footnoteRef/>
      </w:r>
      <w:r w:rsidRPr="008B75FF">
        <w:rPr>
          <w:rFonts w:cstheme="minorHAnsi"/>
        </w:rPr>
        <w:t xml:space="preserve"> </w:t>
      </w:r>
      <w:r w:rsidR="008B75FF" w:rsidRPr="008B75FF">
        <w:rPr>
          <w:rFonts w:eastAsia="Calibri" w:cstheme="minorHAnsi"/>
        </w:rPr>
        <w:t xml:space="preserve">Koszt Projektu należy przeliczyć według kursu Europejskiego Banku Centralnego </w:t>
      </w:r>
      <w:r w:rsidR="008B75FF" w:rsidRPr="008B75FF">
        <w:rPr>
          <w:rFonts w:eastAsia="Calibri" w:cstheme="minorHAnsi"/>
          <w:lang w:bidi="pl-PL"/>
        </w:rPr>
        <w:t xml:space="preserve">z przedostatniego dnia pracy Komisji Europejskiej w miesiącu poprzedzającym miesiąc podpisania umowy o dofinansowanie. Kurs, o którym mowa w poprzednim zdaniu jest publikowany na stronie internetowej: </w:t>
      </w:r>
      <w:hyperlink r:id="rId1" w:history="1">
        <w:r w:rsidR="008B75FF" w:rsidRPr="008B75FF">
          <w:rPr>
            <w:rStyle w:val="Hipercze"/>
            <w:rFonts w:eastAsia="Calibri" w:cstheme="minorHAnsi"/>
            <w:lang w:bidi="pl-PL"/>
          </w:rPr>
          <w:t>www.ecb.europa.eu</w:t>
        </w:r>
      </w:hyperlink>
      <w:r w:rsidRPr="008B75FF">
        <w:rPr>
          <w:rFonts w:cstheme="minorHAnsi"/>
          <w:lang w:bidi="pl-PL"/>
        </w:rPr>
        <w:t>.</w:t>
      </w:r>
    </w:p>
  </w:footnote>
  <w:footnote w:id="2">
    <w:p w14:paraId="27C2FCAA" w14:textId="0E59B282" w:rsidR="008B75FF" w:rsidRPr="005B43B7" w:rsidRDefault="008B75FF" w:rsidP="00A92E09">
      <w:pPr>
        <w:pStyle w:val="Tekstprzypisudolnego"/>
        <w:spacing w:line="276" w:lineRule="auto"/>
        <w:rPr>
          <w:rFonts w:cstheme="minorHAnsi"/>
        </w:rPr>
      </w:pPr>
      <w:r w:rsidRPr="00A92E0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2E09">
        <w:rPr>
          <w:rFonts w:ascii="Arial" w:hAnsi="Arial" w:cs="Arial"/>
          <w:sz w:val="24"/>
          <w:szCs w:val="24"/>
        </w:rPr>
        <w:t xml:space="preserve"> </w:t>
      </w:r>
      <w:r w:rsidRPr="005B43B7">
        <w:rPr>
          <w:rFonts w:cstheme="minorHAnsi"/>
        </w:rPr>
        <w:t xml:space="preserve">Dotyczy projektu będącego operacją </w:t>
      </w:r>
      <w:r w:rsidRPr="005B43B7">
        <w:rPr>
          <w:rFonts w:eastAsia="Calibri" w:cstheme="minorHAnsi"/>
        </w:rPr>
        <w:t>o znaczeniu strategicznym lub którego całkowity koszt przekracza równowartość 10 000</w:t>
      </w:r>
      <w:r w:rsidR="00285802" w:rsidRPr="005B43B7">
        <w:rPr>
          <w:rFonts w:eastAsia="Calibri" w:cstheme="minorHAnsi"/>
        </w:rPr>
        <w:t> </w:t>
      </w:r>
      <w:r w:rsidRPr="005B43B7">
        <w:rPr>
          <w:rFonts w:eastAsia="Calibri" w:cstheme="minorHAnsi"/>
        </w:rPr>
        <w:t>000</w:t>
      </w:r>
      <w:r w:rsidR="00285802" w:rsidRPr="005B43B7">
        <w:rPr>
          <w:rFonts w:eastAsia="Calibri" w:cstheme="minorHAnsi"/>
        </w:rPr>
        <w:t>,00</w:t>
      </w:r>
      <w:r w:rsidRPr="005B43B7">
        <w:rPr>
          <w:rFonts w:eastAsia="Calibri" w:cstheme="minorHAnsi"/>
        </w:rPr>
        <w:t xml:space="preserve"> EUR.</w:t>
      </w:r>
      <w:r w:rsidR="00CE5CC1" w:rsidRPr="005B43B7">
        <w:rPr>
          <w:rFonts w:eastAsia="Calibri" w:cstheme="minorHAnsi"/>
        </w:rPr>
        <w:t xml:space="preserve"> Koszt Projektu należy przeliczyć według kursu Europejskiego Banku Centralnego </w:t>
      </w:r>
      <w:r w:rsidR="00CE5CC1" w:rsidRPr="005B43B7">
        <w:rPr>
          <w:rFonts w:eastAsia="Calibri" w:cstheme="minorHAnsi"/>
          <w:lang w:bidi="pl-PL"/>
        </w:rPr>
        <w:t xml:space="preserve">z przedostatniego dnia pracy Komisji Europejskiej w miesiącu poprzedzającym miesiąc podpisania umowy o dofinansowanie. Kurs, o którym mowa w poprzednim zdaniu jest publikowany na stronie internetowej: </w:t>
      </w:r>
      <w:hyperlink r:id="rId2" w:history="1">
        <w:r w:rsidR="00CE5CC1" w:rsidRPr="005B43B7">
          <w:rPr>
            <w:rStyle w:val="Hipercze"/>
            <w:rFonts w:eastAsia="Calibri" w:cstheme="minorHAnsi"/>
            <w:lang w:bidi="pl-PL"/>
          </w:rPr>
          <w:t>www.ecb.europa.eu</w:t>
        </w:r>
      </w:hyperlink>
      <w:r w:rsidR="00CE5CC1" w:rsidRPr="005B43B7">
        <w:rPr>
          <w:rFonts w:eastAsia="Calibri" w:cstheme="minorHAnsi"/>
          <w:lang w:bidi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BB39D" w14:textId="77777777" w:rsidR="00C34C68" w:rsidRDefault="00C34C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7FB92" w14:textId="77777777" w:rsidR="00C34C68" w:rsidRDefault="00C34C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6DADF" w14:textId="69E2DF4B" w:rsidR="00C34C68" w:rsidRDefault="00C34C68" w:rsidP="001939AF">
    <w:pPr>
      <w:pStyle w:val="Nagwek"/>
      <w:tabs>
        <w:tab w:val="clear" w:pos="4536"/>
        <w:tab w:val="clear" w:pos="9072"/>
        <w:tab w:val="left" w:pos="5010"/>
      </w:tabs>
    </w:pPr>
    <w:ins w:id="1" w:author="Marta Żbikowska" w:date="2023-06-07T10:39:00Z">
      <w:r>
        <w:rPr>
          <w:noProof/>
        </w:rPr>
        <w:drawing>
          <wp:anchor distT="0" distB="0" distL="114300" distR="114300" simplePos="0" relativeHeight="251659264" behindDoc="1" locked="0" layoutInCell="1" allowOverlap="1" wp14:anchorId="070D3006" wp14:editId="3EEDF2C8">
            <wp:simplePos x="0" y="0"/>
            <wp:positionH relativeFrom="page">
              <wp:posOffset>1528445</wp:posOffset>
            </wp:positionH>
            <wp:positionV relativeFrom="paragraph">
              <wp:posOffset>-238760</wp:posOffset>
            </wp:positionV>
            <wp:extent cx="7322185" cy="688975"/>
            <wp:effectExtent l="0" t="0" r="0" b="0"/>
            <wp:wrapNone/>
            <wp:docPr id="1645130618" name="Obraz 2" descr="Ciąg czterech logotypów w kolejności od lewej: 1. Fundusze Europejskie dla Pomorza, 2. Rzeczpospolita Polska, 3. Dofinansowane przez Unię Europejską, 4. Urząd Marszałkowski Województwa Pomor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130618" name="Obraz 2" descr="Ciąg czterech logotypów w kolejności od lewej: 1. Fundusze Europejskie dla Pomorza, 2. Rzeczpospolita Polska, 3. Dofinansowane przez Unię Europejską, 4. Urząd Marszałkowski Województwa Pomorskiego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18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1939A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D916B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6526CB"/>
    <w:multiLevelType w:val="hybridMultilevel"/>
    <w:tmpl w:val="D916B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a Żbikowska">
    <w15:presenceInfo w15:providerId="None" w15:userId="Marta Żbik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8D4CD54-64FB-4331-87CF-1BB3A5DB80A1}"/>
  </w:docVars>
  <w:rsids>
    <w:rsidRoot w:val="00300ECE"/>
    <w:rsid w:val="000273C3"/>
    <w:rsid w:val="00034479"/>
    <w:rsid w:val="00036703"/>
    <w:rsid w:val="000949B3"/>
    <w:rsid w:val="000A43EA"/>
    <w:rsid w:val="000C641E"/>
    <w:rsid w:val="000D2AF3"/>
    <w:rsid w:val="000E494F"/>
    <w:rsid w:val="000E7786"/>
    <w:rsid w:val="000E7CC1"/>
    <w:rsid w:val="00123641"/>
    <w:rsid w:val="0012777E"/>
    <w:rsid w:val="00131A0C"/>
    <w:rsid w:val="00132B17"/>
    <w:rsid w:val="001513B1"/>
    <w:rsid w:val="001939AF"/>
    <w:rsid w:val="001A125D"/>
    <w:rsid w:val="001D7872"/>
    <w:rsid w:val="002216EE"/>
    <w:rsid w:val="0023461A"/>
    <w:rsid w:val="00234AF8"/>
    <w:rsid w:val="002358AE"/>
    <w:rsid w:val="0027255C"/>
    <w:rsid w:val="0028526B"/>
    <w:rsid w:val="00285802"/>
    <w:rsid w:val="00291CC9"/>
    <w:rsid w:val="002D6EF9"/>
    <w:rsid w:val="002E0B9E"/>
    <w:rsid w:val="002F075F"/>
    <w:rsid w:val="00300ECE"/>
    <w:rsid w:val="00303888"/>
    <w:rsid w:val="00305DE6"/>
    <w:rsid w:val="003373D3"/>
    <w:rsid w:val="00342E95"/>
    <w:rsid w:val="00350062"/>
    <w:rsid w:val="003551C2"/>
    <w:rsid w:val="00356CED"/>
    <w:rsid w:val="003605CF"/>
    <w:rsid w:val="00365227"/>
    <w:rsid w:val="003716FD"/>
    <w:rsid w:val="003937D9"/>
    <w:rsid w:val="003A5258"/>
    <w:rsid w:val="003B4338"/>
    <w:rsid w:val="003C4C50"/>
    <w:rsid w:val="003D57A7"/>
    <w:rsid w:val="003E0935"/>
    <w:rsid w:val="003E503D"/>
    <w:rsid w:val="003E56A6"/>
    <w:rsid w:val="003E6825"/>
    <w:rsid w:val="00463C72"/>
    <w:rsid w:val="00464338"/>
    <w:rsid w:val="0047368D"/>
    <w:rsid w:val="0047535E"/>
    <w:rsid w:val="00485126"/>
    <w:rsid w:val="00493FE6"/>
    <w:rsid w:val="004957D0"/>
    <w:rsid w:val="004A3319"/>
    <w:rsid w:val="004B69E4"/>
    <w:rsid w:val="004C2BC2"/>
    <w:rsid w:val="004C3880"/>
    <w:rsid w:val="004E5CBF"/>
    <w:rsid w:val="004F5B25"/>
    <w:rsid w:val="0050035C"/>
    <w:rsid w:val="005011B0"/>
    <w:rsid w:val="00504609"/>
    <w:rsid w:val="00532D36"/>
    <w:rsid w:val="005422B7"/>
    <w:rsid w:val="00551709"/>
    <w:rsid w:val="00563B13"/>
    <w:rsid w:val="00584FEC"/>
    <w:rsid w:val="00585989"/>
    <w:rsid w:val="00595989"/>
    <w:rsid w:val="005B310F"/>
    <w:rsid w:val="005B43B7"/>
    <w:rsid w:val="005D2769"/>
    <w:rsid w:val="005F3AB1"/>
    <w:rsid w:val="00614A3E"/>
    <w:rsid w:val="0063447E"/>
    <w:rsid w:val="00653DB2"/>
    <w:rsid w:val="006643F5"/>
    <w:rsid w:val="00683290"/>
    <w:rsid w:val="00685FED"/>
    <w:rsid w:val="006A7F10"/>
    <w:rsid w:val="006C6D78"/>
    <w:rsid w:val="006E298D"/>
    <w:rsid w:val="006E3DF1"/>
    <w:rsid w:val="00716303"/>
    <w:rsid w:val="00753E3C"/>
    <w:rsid w:val="007801C4"/>
    <w:rsid w:val="007907D9"/>
    <w:rsid w:val="00791E7F"/>
    <w:rsid w:val="007A7C00"/>
    <w:rsid w:val="007B1E09"/>
    <w:rsid w:val="007E42DD"/>
    <w:rsid w:val="007F3D7A"/>
    <w:rsid w:val="00800DEA"/>
    <w:rsid w:val="00821C4F"/>
    <w:rsid w:val="00834537"/>
    <w:rsid w:val="008556BB"/>
    <w:rsid w:val="00860026"/>
    <w:rsid w:val="008747DB"/>
    <w:rsid w:val="00894AF9"/>
    <w:rsid w:val="008B06C7"/>
    <w:rsid w:val="008B4405"/>
    <w:rsid w:val="008B75FF"/>
    <w:rsid w:val="008B7923"/>
    <w:rsid w:val="008D5B0E"/>
    <w:rsid w:val="008E11BA"/>
    <w:rsid w:val="008F5DD2"/>
    <w:rsid w:val="009212DE"/>
    <w:rsid w:val="00974C0D"/>
    <w:rsid w:val="009833E1"/>
    <w:rsid w:val="0098352C"/>
    <w:rsid w:val="009867F7"/>
    <w:rsid w:val="009C50B7"/>
    <w:rsid w:val="009F4E99"/>
    <w:rsid w:val="00A17BAA"/>
    <w:rsid w:val="00A42B21"/>
    <w:rsid w:val="00A433FC"/>
    <w:rsid w:val="00A53BE5"/>
    <w:rsid w:val="00A85105"/>
    <w:rsid w:val="00A92E09"/>
    <w:rsid w:val="00A96513"/>
    <w:rsid w:val="00AA0475"/>
    <w:rsid w:val="00AB0C88"/>
    <w:rsid w:val="00AD6060"/>
    <w:rsid w:val="00AD6CB6"/>
    <w:rsid w:val="00AE6E76"/>
    <w:rsid w:val="00B02D83"/>
    <w:rsid w:val="00B36C44"/>
    <w:rsid w:val="00B41F76"/>
    <w:rsid w:val="00B60472"/>
    <w:rsid w:val="00B90467"/>
    <w:rsid w:val="00BB1C78"/>
    <w:rsid w:val="00BC5CE6"/>
    <w:rsid w:val="00C06D6A"/>
    <w:rsid w:val="00C2703B"/>
    <w:rsid w:val="00C34C68"/>
    <w:rsid w:val="00C42687"/>
    <w:rsid w:val="00C53BDE"/>
    <w:rsid w:val="00C974EE"/>
    <w:rsid w:val="00CB4D4A"/>
    <w:rsid w:val="00CC3077"/>
    <w:rsid w:val="00CE5CC1"/>
    <w:rsid w:val="00D11935"/>
    <w:rsid w:val="00D22E8A"/>
    <w:rsid w:val="00D713D4"/>
    <w:rsid w:val="00D71BAB"/>
    <w:rsid w:val="00D745CF"/>
    <w:rsid w:val="00D83B4D"/>
    <w:rsid w:val="00D963FA"/>
    <w:rsid w:val="00DD08F6"/>
    <w:rsid w:val="00DD45E3"/>
    <w:rsid w:val="00DE36DB"/>
    <w:rsid w:val="00E05E61"/>
    <w:rsid w:val="00E05E72"/>
    <w:rsid w:val="00E10EEA"/>
    <w:rsid w:val="00E46752"/>
    <w:rsid w:val="00E5092F"/>
    <w:rsid w:val="00E57DF7"/>
    <w:rsid w:val="00E60573"/>
    <w:rsid w:val="00E858C6"/>
    <w:rsid w:val="00EA1BB8"/>
    <w:rsid w:val="00EA4170"/>
    <w:rsid w:val="00EA5543"/>
    <w:rsid w:val="00EA698D"/>
    <w:rsid w:val="00EA6E28"/>
    <w:rsid w:val="00EB7973"/>
    <w:rsid w:val="00ED204E"/>
    <w:rsid w:val="00ED305F"/>
    <w:rsid w:val="00EE0C8B"/>
    <w:rsid w:val="00EF032D"/>
    <w:rsid w:val="00EF3096"/>
    <w:rsid w:val="00F31779"/>
    <w:rsid w:val="00F437BE"/>
    <w:rsid w:val="00F45AD6"/>
    <w:rsid w:val="00F64061"/>
    <w:rsid w:val="00F7721F"/>
    <w:rsid w:val="00FD11B3"/>
    <w:rsid w:val="00FD3ACE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3DB2"/>
    <w:pPr>
      <w:spacing w:before="60" w:line="276" w:lineRule="auto"/>
      <w:outlineLvl w:val="0"/>
    </w:pPr>
    <w:rPr>
      <w:rFonts w:cstheme="minorHAns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983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52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3DB2"/>
    <w:rPr>
      <w:rFonts w:cstheme="minorHAnsi"/>
      <w:b/>
      <w:sz w:val="24"/>
      <w:szCs w:val="24"/>
    </w:rPr>
  </w:style>
  <w:style w:type="character" w:styleId="Hipercze">
    <w:name w:val="Hyperlink"/>
    <w:uiPriority w:val="99"/>
    <w:rsid w:val="008B75F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cb.europa.eu" TargetMode="External"/><Relationship Id="rId1" Type="http://schemas.openxmlformats.org/officeDocument/2006/relationships/hyperlink" Target="http://www.ecb.europa.e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4CD54-64FB-4331-87CF-1BB3A5DB80A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28DBCA5-8536-47F1-827E-0C4ED5A08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umowy: Wykaz pomniejszenia wartości dofinansowania Projektu w zakresie obowiązków komunikacyjnych</vt:lpstr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umowy: Wykaz pomniejszenia wartości dofinansowania Projektu w zakresie obowiązków komunikacyjnych</dc:title>
  <dc:subject/>
  <dc:creator>Kobylińska-Wołosiak Anna</dc:creator>
  <cp:keywords>załącznik10; wykaz;pomniejszenie;obowiązki komunikacyjne</cp:keywords>
  <dc:description/>
  <cp:lastModifiedBy>Artur Marchewka</cp:lastModifiedBy>
  <cp:revision>17</cp:revision>
  <cp:lastPrinted>2022-12-23T11:22:00Z</cp:lastPrinted>
  <dcterms:created xsi:type="dcterms:W3CDTF">2024-07-08T08:52:00Z</dcterms:created>
  <dcterms:modified xsi:type="dcterms:W3CDTF">2024-08-13T08:44:00Z</dcterms:modified>
</cp:coreProperties>
</file>